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81"/>
        <w:tblW w:w="0" w:type="auto"/>
        <w:tblLook w:val="04A0" w:firstRow="1" w:lastRow="0" w:firstColumn="1" w:lastColumn="0" w:noHBand="0" w:noVBand="1"/>
      </w:tblPr>
      <w:tblGrid>
        <w:gridCol w:w="562"/>
        <w:gridCol w:w="1560"/>
      </w:tblGrid>
      <w:tr w:rsidR="000967E4" w14:paraId="2550EC5A" w14:textId="77777777" w:rsidTr="00ED1C51">
        <w:tc>
          <w:tcPr>
            <w:tcW w:w="562" w:type="dxa"/>
            <w:shd w:val="clear" w:color="auto" w:fill="DAEEF3" w:themeFill="accent5" w:themeFillTint="33"/>
          </w:tcPr>
          <w:p w14:paraId="1E06C738" w14:textId="77777777" w:rsidR="000967E4" w:rsidRDefault="000967E4" w:rsidP="000967E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515830B" w14:textId="77777777" w:rsidR="000967E4" w:rsidRDefault="000967E4" w:rsidP="000967E4">
            <w:pPr>
              <w:rPr>
                <w:rFonts w:asciiTheme="majorHAnsi" w:eastAsiaTheme="majorEastAsia" w:hAnsiTheme="majorHAnsi" w:cstheme="majorBidi"/>
                <w:sz w:val="22"/>
                <w:szCs w:val="22"/>
              </w:rPr>
            </w:pPr>
            <w:r w:rsidRPr="054872FE">
              <w:rPr>
                <w:rFonts w:asciiTheme="majorHAnsi" w:eastAsiaTheme="majorEastAsia" w:hAnsiTheme="majorHAnsi" w:cstheme="majorBidi"/>
                <w:sz w:val="22"/>
                <w:szCs w:val="22"/>
              </w:rPr>
              <w:t>Conferences</w:t>
            </w:r>
          </w:p>
        </w:tc>
      </w:tr>
      <w:tr w:rsidR="000967E4" w14:paraId="76F63ACF" w14:textId="77777777" w:rsidTr="00ED1C51">
        <w:tc>
          <w:tcPr>
            <w:tcW w:w="562" w:type="dxa"/>
            <w:shd w:val="clear" w:color="auto" w:fill="FFFFFF" w:themeFill="background1"/>
          </w:tcPr>
          <w:p w14:paraId="2C880ABE" w14:textId="77777777" w:rsidR="000967E4" w:rsidRDefault="000967E4" w:rsidP="000967E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A10F0E3" w14:textId="77777777" w:rsidR="000967E4" w:rsidRDefault="000967E4" w:rsidP="000967E4">
            <w:pPr>
              <w:rPr>
                <w:rFonts w:asciiTheme="majorHAnsi" w:eastAsiaTheme="majorEastAsia" w:hAnsiTheme="majorHAnsi" w:cstheme="majorBidi"/>
                <w:sz w:val="22"/>
                <w:szCs w:val="22"/>
              </w:rPr>
            </w:pPr>
            <w:r w:rsidRPr="054872FE">
              <w:rPr>
                <w:rFonts w:asciiTheme="majorHAnsi" w:eastAsiaTheme="majorEastAsia" w:hAnsiTheme="majorHAnsi" w:cstheme="majorBidi"/>
                <w:sz w:val="22"/>
                <w:szCs w:val="22"/>
              </w:rPr>
              <w:t>Program Days</w:t>
            </w:r>
          </w:p>
        </w:tc>
      </w:tr>
      <w:tr w:rsidR="000967E4" w14:paraId="6BCDD553" w14:textId="77777777" w:rsidTr="00ED1C51">
        <w:tc>
          <w:tcPr>
            <w:tcW w:w="562" w:type="dxa"/>
            <w:shd w:val="clear" w:color="auto" w:fill="D6E3BC" w:themeFill="accent3" w:themeFillTint="66"/>
          </w:tcPr>
          <w:p w14:paraId="5F3B0B43" w14:textId="77777777" w:rsidR="000967E4" w:rsidRDefault="000967E4" w:rsidP="000967E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72BF11D" w14:textId="77777777" w:rsidR="000967E4" w:rsidRDefault="000967E4" w:rsidP="000967E4">
            <w:pPr>
              <w:rPr>
                <w:rFonts w:asciiTheme="majorHAnsi" w:eastAsiaTheme="majorEastAsia" w:hAnsiTheme="majorHAnsi" w:cstheme="majorBidi"/>
                <w:sz w:val="22"/>
                <w:szCs w:val="22"/>
              </w:rPr>
            </w:pPr>
            <w:r w:rsidRPr="054872FE">
              <w:rPr>
                <w:rFonts w:asciiTheme="majorHAnsi" w:eastAsiaTheme="majorEastAsia" w:hAnsiTheme="majorHAnsi" w:cstheme="majorBidi"/>
                <w:sz w:val="22"/>
                <w:szCs w:val="22"/>
              </w:rPr>
              <w:t>Skills Days</w:t>
            </w:r>
          </w:p>
        </w:tc>
      </w:tr>
      <w:tr w:rsidR="00ED1C51" w14:paraId="345EAA61" w14:textId="77777777" w:rsidTr="00ED1C51">
        <w:tc>
          <w:tcPr>
            <w:tcW w:w="562" w:type="dxa"/>
            <w:shd w:val="clear" w:color="auto" w:fill="FBD4B4" w:themeFill="accent6" w:themeFillTint="66"/>
          </w:tcPr>
          <w:p w14:paraId="17235841" w14:textId="77777777" w:rsidR="00ED1C51" w:rsidRDefault="00ED1C51" w:rsidP="000967E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FD7AD9" w14:textId="38B85C57" w:rsidR="00ED1C51" w:rsidRPr="054872FE" w:rsidRDefault="00ED1C51" w:rsidP="000967E4">
            <w:pPr>
              <w:rPr>
                <w:rFonts w:asciiTheme="majorHAnsi" w:eastAsiaTheme="majorEastAsia" w:hAnsiTheme="majorHAnsi" w:cstheme="majorBidi"/>
                <w:sz w:val="22"/>
                <w:szCs w:val="22"/>
              </w:rPr>
            </w:pPr>
            <w:r>
              <w:rPr>
                <w:rFonts w:asciiTheme="majorHAnsi" w:eastAsiaTheme="majorEastAsia" w:hAnsiTheme="majorHAnsi" w:cstheme="majorBidi"/>
                <w:sz w:val="22"/>
                <w:szCs w:val="22"/>
              </w:rPr>
              <w:t>Project</w:t>
            </w:r>
          </w:p>
        </w:tc>
      </w:tr>
    </w:tbl>
    <w:p w14:paraId="6C4DD203" w14:textId="007EB97A" w:rsidR="00AE0224" w:rsidRDefault="00AE0224" w:rsidP="6633774A">
      <w:pPr>
        <w:rPr>
          <w:rFonts w:asciiTheme="majorHAnsi" w:eastAsiaTheme="majorEastAsia" w:hAnsiTheme="majorHAnsi" w:cstheme="majorBidi"/>
          <w:sz w:val="22"/>
          <w:szCs w:val="22"/>
        </w:rPr>
      </w:pPr>
    </w:p>
    <w:p w14:paraId="189E1E84" w14:textId="77777777" w:rsidR="00AE0224" w:rsidRDefault="00AE0224" w:rsidP="6633774A">
      <w:pPr>
        <w:rPr>
          <w:rFonts w:asciiTheme="majorHAnsi" w:eastAsiaTheme="majorEastAsia" w:hAnsiTheme="majorHAnsi" w:cstheme="majorBidi"/>
          <w:sz w:val="22"/>
          <w:szCs w:val="22"/>
        </w:rPr>
      </w:pPr>
    </w:p>
    <w:p w14:paraId="79456CFE" w14:textId="527DD1A7" w:rsidR="00156104" w:rsidRDefault="00156104">
      <w:pPr>
        <w:rPr>
          <w:rFonts w:asciiTheme="majorHAnsi" w:hAnsiTheme="majorHAnsi"/>
          <w:sz w:val="22"/>
          <w:szCs w:val="22"/>
        </w:rPr>
      </w:pPr>
    </w:p>
    <w:p w14:paraId="3FE0E14A" w14:textId="77777777" w:rsidR="000967E4" w:rsidRPr="00A35BF6" w:rsidRDefault="000967E4">
      <w:pPr>
        <w:rPr>
          <w:rFonts w:asciiTheme="majorHAnsi" w:hAnsiTheme="majorHAnsi"/>
          <w:sz w:val="22"/>
          <w:szCs w:val="22"/>
        </w:rPr>
      </w:pPr>
    </w:p>
    <w:p w14:paraId="512B5030" w14:textId="12838496" w:rsidR="00A35BF6" w:rsidRDefault="00A35BF6" w:rsidP="005520A2">
      <w:pPr>
        <w:jc w:val="right"/>
        <w:rPr>
          <w:rFonts w:asciiTheme="majorHAnsi" w:hAnsiTheme="majorHAnsi"/>
          <w:sz w:val="22"/>
          <w:szCs w:val="22"/>
        </w:rPr>
      </w:pPr>
    </w:p>
    <w:p w14:paraId="5A8239A5" w14:textId="77777777" w:rsidR="00ED1C51" w:rsidRPr="00A35BF6" w:rsidRDefault="00ED1C51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9781" w:type="dxa"/>
        <w:tblInd w:w="-601" w:type="dxa"/>
        <w:tblLook w:val="04A0" w:firstRow="1" w:lastRow="0" w:firstColumn="1" w:lastColumn="0" w:noHBand="0" w:noVBand="1"/>
      </w:tblPr>
      <w:tblGrid>
        <w:gridCol w:w="993"/>
        <w:gridCol w:w="1559"/>
        <w:gridCol w:w="1580"/>
        <w:gridCol w:w="3281"/>
        <w:gridCol w:w="2368"/>
      </w:tblGrid>
      <w:tr w:rsidR="00A35BF6" w:rsidRPr="00A35BF6" w14:paraId="2C20303B" w14:textId="77777777" w:rsidTr="007F1D5B">
        <w:tc>
          <w:tcPr>
            <w:tcW w:w="993" w:type="dxa"/>
            <w:shd w:val="clear" w:color="auto" w:fill="99CCFF"/>
          </w:tcPr>
          <w:p w14:paraId="05B0314F" w14:textId="77777777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Program Day No</w:t>
            </w:r>
          </w:p>
        </w:tc>
        <w:tc>
          <w:tcPr>
            <w:tcW w:w="1559" w:type="dxa"/>
            <w:shd w:val="clear" w:color="auto" w:fill="99CCFF"/>
          </w:tcPr>
          <w:p w14:paraId="53605E71" w14:textId="77777777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Date</w:t>
            </w:r>
          </w:p>
        </w:tc>
        <w:tc>
          <w:tcPr>
            <w:tcW w:w="1580" w:type="dxa"/>
            <w:shd w:val="clear" w:color="auto" w:fill="99CCFF"/>
          </w:tcPr>
          <w:p w14:paraId="3313FE7A" w14:textId="77777777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Event/topic</w:t>
            </w:r>
          </w:p>
        </w:tc>
        <w:tc>
          <w:tcPr>
            <w:tcW w:w="3281" w:type="dxa"/>
            <w:shd w:val="clear" w:color="auto" w:fill="99CCFF"/>
          </w:tcPr>
          <w:p w14:paraId="2116579A" w14:textId="77777777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Skills</w:t>
            </w:r>
          </w:p>
        </w:tc>
        <w:tc>
          <w:tcPr>
            <w:tcW w:w="2368" w:type="dxa"/>
            <w:shd w:val="clear" w:color="auto" w:fill="99CCFF"/>
          </w:tcPr>
          <w:p w14:paraId="712B7B25" w14:textId="77777777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Location</w:t>
            </w:r>
          </w:p>
        </w:tc>
      </w:tr>
      <w:tr w:rsidR="00A35BF6" w:rsidRPr="00A35BF6" w14:paraId="1EE12303" w14:textId="77777777" w:rsidTr="007F1D5B">
        <w:tc>
          <w:tcPr>
            <w:tcW w:w="993" w:type="dxa"/>
            <w:shd w:val="clear" w:color="auto" w:fill="DAEEF3" w:themeFill="accent5" w:themeFillTint="33"/>
          </w:tcPr>
          <w:p w14:paraId="26CEFE12" w14:textId="0D7EDB8B" w:rsidR="00A35BF6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6DF5C7E3" w14:textId="537730F5" w:rsidR="00A35BF6" w:rsidRPr="002D16FF" w:rsidRDefault="054872FE" w:rsidP="009939E5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Saturday </w:t>
            </w:r>
            <w:r w:rsidR="0009445B">
              <w:rPr>
                <w:rFonts w:asciiTheme="majorHAnsi" w:eastAsiaTheme="majorEastAsia" w:hAnsiTheme="majorHAnsi" w:cstheme="majorBidi"/>
                <w:sz w:val="20"/>
                <w:szCs w:val="20"/>
              </w:rPr>
              <w:t>2</w:t>
            </w:r>
            <w:r w:rsidR="009833E3">
              <w:rPr>
                <w:rFonts w:asciiTheme="majorHAnsi" w:eastAsiaTheme="majorEastAsia" w:hAnsiTheme="majorHAnsi" w:cstheme="majorBidi"/>
                <w:sz w:val="20"/>
                <w:szCs w:val="20"/>
              </w:rPr>
              <w:t>3</w:t>
            </w:r>
            <w:proofErr w:type="gramStart"/>
            <w:r w:rsidR="009833E3" w:rsidRPr="009833E3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rd</w:t>
            </w:r>
            <w:r w:rsidR="009833E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</w:t>
            </w:r>
            <w:proofErr w:type="gramEnd"/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Sunday </w:t>
            </w:r>
            <w:r w:rsidR="009939E5">
              <w:rPr>
                <w:rFonts w:asciiTheme="majorHAnsi" w:eastAsiaTheme="majorEastAsia" w:hAnsiTheme="majorHAnsi" w:cstheme="majorBidi"/>
                <w:sz w:val="20"/>
                <w:szCs w:val="20"/>
              </w:rPr>
              <w:t>2</w:t>
            </w:r>
            <w:r w:rsidR="009833E3"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  <w:r w:rsidR="009833E3" w:rsidRPr="009833E3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="009833E3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09939E5">
              <w:rPr>
                <w:rFonts w:asciiTheme="majorHAnsi" w:eastAsiaTheme="majorEastAsia" w:hAnsiTheme="majorHAnsi" w:cstheme="majorBidi"/>
                <w:sz w:val="20"/>
                <w:szCs w:val="20"/>
              </w:rPr>
              <w:t>February</w:t>
            </w:r>
          </w:p>
        </w:tc>
        <w:tc>
          <w:tcPr>
            <w:tcW w:w="1580" w:type="dxa"/>
            <w:shd w:val="clear" w:color="auto" w:fill="DAEEF3" w:themeFill="accent5" w:themeFillTint="33"/>
          </w:tcPr>
          <w:p w14:paraId="09023705" w14:textId="19F8E7D4" w:rsidR="00A35BF6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Opening Conference including pre</w:t>
            </w:r>
            <w:r w:rsidR="009939E5">
              <w:rPr>
                <w:rFonts w:asciiTheme="majorHAnsi" w:eastAsiaTheme="majorEastAsia" w:hAnsiTheme="majorHAnsi" w:cstheme="majorBidi"/>
                <w:sz w:val="20"/>
                <w:szCs w:val="20"/>
              </w:rPr>
              <w:t>-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program skills and Launch BBQ</w:t>
            </w:r>
          </w:p>
        </w:tc>
        <w:tc>
          <w:tcPr>
            <w:tcW w:w="3281" w:type="dxa"/>
            <w:shd w:val="clear" w:color="auto" w:fill="DAEEF3" w:themeFill="accent5" w:themeFillTint="33"/>
          </w:tcPr>
          <w:p w14:paraId="35056F7E" w14:textId="2CE86E8F" w:rsidR="00A35BF6" w:rsidRPr="002D16FF" w:rsidRDefault="054872FE" w:rsidP="00645679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Questioning techniques, story-telling, debrief and reflection techniques, team and group work introduction, collaboration, design for wiser action, leadership styles,</w:t>
            </w:r>
          </w:p>
        </w:tc>
        <w:tc>
          <w:tcPr>
            <w:tcW w:w="2368" w:type="dxa"/>
            <w:shd w:val="clear" w:color="auto" w:fill="DAEEF3" w:themeFill="accent5" w:themeFillTint="33"/>
          </w:tcPr>
          <w:p w14:paraId="27C55904" w14:textId="77777777" w:rsidR="00A35BF6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Lower Plenty</w:t>
            </w:r>
          </w:p>
          <w:p w14:paraId="2C9302DA" w14:textId="37349A35" w:rsidR="00F530E9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Amberley</w:t>
            </w:r>
            <w:r w:rsidR="009939E5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0967E4" w:rsidRPr="00A35BF6" w14:paraId="58E3C044" w14:textId="77777777" w:rsidTr="007F1D5B">
        <w:tc>
          <w:tcPr>
            <w:tcW w:w="993" w:type="dxa"/>
            <w:shd w:val="clear" w:color="auto" w:fill="FBD4B4" w:themeFill="accent6" w:themeFillTint="66"/>
          </w:tcPr>
          <w:p w14:paraId="59B0E2B7" w14:textId="3E3DDFA0" w:rsidR="000967E4" w:rsidRPr="2C2C8C10" w:rsidRDefault="000967E4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71F67AD7" w14:textId="76C9CEFF" w:rsidR="000967E4" w:rsidRPr="054872FE" w:rsidRDefault="00ED1C51" w:rsidP="009939E5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Friday 8</w:t>
            </w:r>
            <w:r w:rsidRPr="00ED1C51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March</w:t>
            </w:r>
            <w:r w:rsidR="00645679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80" w:type="dxa"/>
            <w:shd w:val="clear" w:color="auto" w:fill="FBD4B4" w:themeFill="accent6" w:themeFillTint="66"/>
          </w:tcPr>
          <w:p w14:paraId="17D38DAF" w14:textId="12987C23" w:rsidR="000967E4" w:rsidRPr="2C2C8C10" w:rsidRDefault="00ED1C51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Project Day</w:t>
            </w:r>
          </w:p>
        </w:tc>
        <w:tc>
          <w:tcPr>
            <w:tcW w:w="3281" w:type="dxa"/>
            <w:shd w:val="clear" w:color="auto" w:fill="FBD4B4" w:themeFill="accent6" w:themeFillTint="66"/>
          </w:tcPr>
          <w:p w14:paraId="29EF248E" w14:textId="2ED35838" w:rsidR="000967E4" w:rsidRPr="054872FE" w:rsidRDefault="00ED1C51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Participatory leadership planning and project design and project management</w:t>
            </w:r>
          </w:p>
        </w:tc>
        <w:tc>
          <w:tcPr>
            <w:tcW w:w="2368" w:type="dxa"/>
            <w:shd w:val="clear" w:color="auto" w:fill="FBD4B4" w:themeFill="accent6" w:themeFillTint="66"/>
          </w:tcPr>
          <w:p w14:paraId="565A14FB" w14:textId="6057554E" w:rsidR="000967E4" w:rsidRPr="054872FE" w:rsidRDefault="00ED1C51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TBC</w:t>
            </w:r>
          </w:p>
        </w:tc>
      </w:tr>
      <w:tr w:rsidR="00A35BF6" w:rsidRPr="00A35BF6" w14:paraId="2AF57A03" w14:textId="77777777" w:rsidTr="007F1D5B">
        <w:tc>
          <w:tcPr>
            <w:tcW w:w="993" w:type="dxa"/>
            <w:shd w:val="clear" w:color="auto" w:fill="D6E3BC" w:themeFill="accent3" w:themeFillTint="66"/>
          </w:tcPr>
          <w:p w14:paraId="3E08FE4F" w14:textId="312817F8" w:rsidR="00A35BF6" w:rsidRPr="002D16FF" w:rsidRDefault="00ED1C51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7A10FCD4" w14:textId="26C8F83D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>22</w:t>
            </w:r>
            <w:r w:rsidR="00ED1C51" w:rsidRPr="00ED1C51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nd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March</w:t>
            </w:r>
          </w:p>
        </w:tc>
        <w:tc>
          <w:tcPr>
            <w:tcW w:w="1580" w:type="dxa"/>
            <w:shd w:val="clear" w:color="auto" w:fill="D6E3BC" w:themeFill="accent3" w:themeFillTint="66"/>
          </w:tcPr>
          <w:p w14:paraId="7A561EE4" w14:textId="77777777" w:rsidR="009C60D2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Skills Day 1</w:t>
            </w:r>
          </w:p>
          <w:p w14:paraId="78C052F0" w14:textId="4AEC4581" w:rsidR="00A35BF6" w:rsidRPr="002D16FF" w:rsidRDefault="00A35BF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81" w:type="dxa"/>
            <w:shd w:val="clear" w:color="auto" w:fill="D6E3BC" w:themeFill="accent3" w:themeFillTint="66"/>
          </w:tcPr>
          <w:p w14:paraId="053AC032" w14:textId="20EB9DC4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bookmarkStart w:id="0" w:name="_Hlk504341621"/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Community Capacity Building</w:t>
            </w:r>
            <w:bookmarkEnd w:id="0"/>
          </w:p>
        </w:tc>
        <w:tc>
          <w:tcPr>
            <w:tcW w:w="2368" w:type="dxa"/>
            <w:shd w:val="clear" w:color="auto" w:fill="D6E3BC" w:themeFill="accent3" w:themeFillTint="66"/>
          </w:tcPr>
          <w:p w14:paraId="39EBED25" w14:textId="4DA1AA8C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City of Whittlesea – South Morang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  <w:bookmarkStart w:id="1" w:name="_GoBack"/>
        <w:bookmarkEnd w:id="1"/>
      </w:tr>
      <w:tr w:rsidR="00A35BF6" w:rsidRPr="00A35BF6" w14:paraId="68301478" w14:textId="77777777" w:rsidTr="007F1D5B">
        <w:tc>
          <w:tcPr>
            <w:tcW w:w="993" w:type="dxa"/>
          </w:tcPr>
          <w:p w14:paraId="26568934" w14:textId="425CD2D8" w:rsidR="00A35BF6" w:rsidRPr="002D16FF" w:rsidRDefault="00ED1C51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60DA47A3" w14:textId="6E586B4C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  <w:r w:rsidR="00ED1C51" w:rsidRPr="00ED1C51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April</w:t>
            </w:r>
          </w:p>
        </w:tc>
        <w:tc>
          <w:tcPr>
            <w:tcW w:w="1580" w:type="dxa"/>
          </w:tcPr>
          <w:p w14:paraId="30FB1773" w14:textId="3A353DB3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The Economy Tourism and Regional Arts</w:t>
            </w:r>
          </w:p>
        </w:tc>
        <w:tc>
          <w:tcPr>
            <w:tcW w:w="3281" w:type="dxa"/>
          </w:tcPr>
          <w:p w14:paraId="0719735F" w14:textId="37E9CE4E" w:rsidR="00A35BF6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The future of work, innovation, social enterprise, community economics, arts, culture and heritage</w:t>
            </w:r>
          </w:p>
          <w:p w14:paraId="2BBF6B73" w14:textId="40C600CC" w:rsidR="001E7373" w:rsidRPr="002D16FF" w:rsidRDefault="001E737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8" w:type="dxa"/>
          </w:tcPr>
          <w:p w14:paraId="6989D7FE" w14:textId="6AB9695A" w:rsidR="00A35BF6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Murrindindi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 - Marysville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A35BF6" w:rsidRPr="00A35BF6" w14:paraId="3059F7BE" w14:textId="77777777" w:rsidTr="007F1D5B">
        <w:trPr>
          <w:trHeight w:val="995"/>
        </w:trPr>
        <w:tc>
          <w:tcPr>
            <w:tcW w:w="993" w:type="dxa"/>
            <w:shd w:val="clear" w:color="auto" w:fill="FFFFFF" w:themeFill="background1"/>
          </w:tcPr>
          <w:p w14:paraId="178E40B3" w14:textId="53A473D3" w:rsidR="00A35BF6" w:rsidRPr="002D16FF" w:rsidRDefault="00ED1C51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14:paraId="19E7F2D5" w14:textId="136FB8ED" w:rsidR="00A35BF6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>3</w:t>
            </w:r>
            <w:r w:rsidR="005520A2" w:rsidRPr="005520A2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rd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May </w:t>
            </w:r>
          </w:p>
          <w:p w14:paraId="4754C53B" w14:textId="66496DDF" w:rsidR="00645679" w:rsidRPr="002D16FF" w:rsidRDefault="00645679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  <w:tc>
          <w:tcPr>
            <w:tcW w:w="1580" w:type="dxa"/>
            <w:shd w:val="clear" w:color="auto" w:fill="FFFFFF" w:themeFill="background1"/>
          </w:tcPr>
          <w:p w14:paraId="16C471F6" w14:textId="13ABAE11" w:rsidR="009C60D2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Our Region, Our Future</w:t>
            </w:r>
          </w:p>
          <w:p w14:paraId="1A1F36BC" w14:textId="633C4014" w:rsidR="00A35BF6" w:rsidRPr="002D16FF" w:rsidRDefault="00A35BF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81" w:type="dxa"/>
            <w:shd w:val="clear" w:color="auto" w:fill="FFFFFF" w:themeFill="background1"/>
          </w:tcPr>
          <w:p w14:paraId="3A839D05" w14:textId="0C2B7BAC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The pillars of our region, regional partnerships, collaboration, networking </w:t>
            </w:r>
          </w:p>
        </w:tc>
        <w:tc>
          <w:tcPr>
            <w:tcW w:w="2368" w:type="dxa"/>
            <w:shd w:val="clear" w:color="auto" w:fill="FFFFFF" w:themeFill="background1"/>
          </w:tcPr>
          <w:p w14:paraId="662B90AC" w14:textId="47F1B92A" w:rsidR="00A35BF6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Mitchell 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>–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Wallan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892A20" w:rsidRPr="00A35BF6" w14:paraId="03939482" w14:textId="77777777" w:rsidTr="007F1D5B">
        <w:trPr>
          <w:trHeight w:val="692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193E51E" w14:textId="78C0180D" w:rsidR="00892A20" w:rsidRPr="002D16FF" w:rsidRDefault="00ED1C51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1C9694C" w14:textId="6271E35E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Friday 1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>7</w:t>
            </w:r>
            <w:r w:rsidR="005520A2" w:rsidRPr="005520A2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May</w:t>
            </w:r>
            <w:ins w:id="2" w:author="HP User" w:date="2018-11-23T16:56:00Z">
              <w:r w:rsidR="00616D6F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147F4F2" w14:textId="77777777" w:rsidR="007C7C57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Skills Day 2</w:t>
            </w:r>
          </w:p>
          <w:p w14:paraId="46D94155" w14:textId="7C15FD5A" w:rsidR="00892A20" w:rsidRPr="002D16FF" w:rsidRDefault="00892A20" w:rsidP="007C7C5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8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AC2C1E" w14:textId="4ECED3F4" w:rsidR="00892A20" w:rsidRPr="002D16FF" w:rsidRDefault="054872FE" w:rsidP="054872FE">
            <w:pPr>
              <w:tabs>
                <w:tab w:val="left" w:pos="3600"/>
              </w:tabs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Excellence in Governance 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325289B" w14:textId="415EC5A6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Nillumbik - Diamond Creek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ED1C51" w:rsidRPr="00A35BF6" w14:paraId="37FAEC6B" w14:textId="77777777" w:rsidTr="007F1D5B">
        <w:trPr>
          <w:trHeight w:val="692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C6D251" w14:textId="6A1A4937" w:rsidR="00ED1C51" w:rsidRDefault="00ED1C51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7F31FC" w14:textId="5DC2E16B" w:rsidR="00616D6F" w:rsidRPr="054872FE" w:rsidRDefault="00ED1C51" w:rsidP="005520A2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>31</w:t>
            </w:r>
            <w:r w:rsidR="005520A2" w:rsidRPr="005520A2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st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May 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AD721B" w14:textId="28A299FA" w:rsidR="00ED1C51" w:rsidRPr="054872FE" w:rsidRDefault="00ED1C51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Disaster Resilience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12CCEB" w14:textId="77777777" w:rsidR="00ED1C51" w:rsidRDefault="00ED1C51" w:rsidP="00ED1C51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Resilience, roles in emergency management, emergency management arrangements, community driven resilience building</w:t>
            </w:r>
          </w:p>
          <w:p w14:paraId="74FF3C50" w14:textId="77777777" w:rsidR="00ED1C51" w:rsidRPr="054872FE" w:rsidRDefault="00ED1C51" w:rsidP="054872FE">
            <w:pPr>
              <w:tabs>
                <w:tab w:val="left" w:pos="3600"/>
              </w:tabs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B9C657" w14:textId="52100246" w:rsidR="00ED1C51" w:rsidRPr="054872FE" w:rsidRDefault="00ED1C51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Yarra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Ranges 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–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Monbulk</w:t>
            </w:r>
            <w:proofErr w:type="spellEnd"/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892A20" w:rsidRPr="00A35BF6" w14:paraId="1038FE65" w14:textId="77777777" w:rsidTr="007F1D5B">
        <w:trPr>
          <w:trHeight w:val="768"/>
        </w:trPr>
        <w:tc>
          <w:tcPr>
            <w:tcW w:w="993" w:type="dxa"/>
            <w:shd w:val="clear" w:color="auto" w:fill="DAEEF3" w:themeFill="accent5" w:themeFillTint="33"/>
          </w:tcPr>
          <w:p w14:paraId="2E226C22" w14:textId="1D7228D9" w:rsidR="00892A20" w:rsidRPr="002D16FF" w:rsidRDefault="00A90C3C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799B3083" w14:textId="03E3455C" w:rsidR="00892A20" w:rsidRPr="002D16FF" w:rsidRDefault="00ED1C51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Friday 14</w:t>
            </w:r>
            <w:r w:rsidRPr="00ED1C51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 Saturday 15</w:t>
            </w:r>
            <w:r w:rsidRPr="00ED1C51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June</w:t>
            </w:r>
          </w:p>
        </w:tc>
        <w:tc>
          <w:tcPr>
            <w:tcW w:w="1580" w:type="dxa"/>
            <w:shd w:val="clear" w:color="auto" w:fill="DAEEF3" w:themeFill="accent5" w:themeFillTint="33"/>
          </w:tcPr>
          <w:p w14:paraId="51A11277" w14:textId="1F1D6F14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Mid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>-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Year Conference</w:t>
            </w:r>
          </w:p>
        </w:tc>
        <w:tc>
          <w:tcPr>
            <w:tcW w:w="3281" w:type="dxa"/>
            <w:shd w:val="clear" w:color="auto" w:fill="DAEEF3" w:themeFill="accent5" w:themeFillTint="33"/>
          </w:tcPr>
          <w:p w14:paraId="2B4E4941" w14:textId="0CAF34B6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Advanced teamwork, collaboration and conflict, running a panel session</w:t>
            </w:r>
          </w:p>
        </w:tc>
        <w:tc>
          <w:tcPr>
            <w:tcW w:w="2368" w:type="dxa"/>
            <w:shd w:val="clear" w:color="auto" w:fill="DAEEF3" w:themeFill="accent5" w:themeFillTint="33"/>
          </w:tcPr>
          <w:p w14:paraId="755D1D46" w14:textId="1F06E8CF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Kinglake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2D16FF" w:rsidRPr="00A35BF6" w14:paraId="33BCD7F8" w14:textId="77777777" w:rsidTr="007F1D5B">
        <w:trPr>
          <w:trHeight w:val="972"/>
        </w:trPr>
        <w:tc>
          <w:tcPr>
            <w:tcW w:w="993" w:type="dxa"/>
          </w:tcPr>
          <w:p w14:paraId="7654F76F" w14:textId="73F30F56" w:rsidR="002D16FF" w:rsidRPr="002D16FF" w:rsidRDefault="00A90C3C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14:paraId="34A5434D" w14:textId="42406EB1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Friday 2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>8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June</w:t>
            </w:r>
            <w:ins w:id="3" w:author="HP User" w:date="2018-11-23T16:58:00Z">
              <w:r w:rsidR="00616D6F"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580" w:type="dxa"/>
          </w:tcPr>
          <w:p w14:paraId="4313C30E" w14:textId="3C58AD23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Ages and Stages </w:t>
            </w:r>
          </w:p>
        </w:tc>
        <w:tc>
          <w:tcPr>
            <w:tcW w:w="3281" w:type="dxa"/>
          </w:tcPr>
          <w:p w14:paraId="682EC102" w14:textId="2426F823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Understanding the lifecycle, violence against women, youth, ageing and death</w:t>
            </w:r>
          </w:p>
        </w:tc>
        <w:tc>
          <w:tcPr>
            <w:tcW w:w="2368" w:type="dxa"/>
          </w:tcPr>
          <w:p w14:paraId="64AF4A28" w14:textId="6B25F722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Mitchell Shire 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>–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Broadford</w:t>
            </w:r>
            <w:r w:rsidR="00ED1C51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</w:p>
        </w:tc>
      </w:tr>
      <w:tr w:rsidR="007C7C57" w:rsidRPr="00A35BF6" w14:paraId="7AD04668" w14:textId="77777777" w:rsidTr="007F1D5B">
        <w:tc>
          <w:tcPr>
            <w:tcW w:w="993" w:type="dxa"/>
            <w:shd w:val="clear" w:color="auto" w:fill="D6E3BC" w:themeFill="accent3" w:themeFillTint="66"/>
          </w:tcPr>
          <w:p w14:paraId="6D381DAA" w14:textId="4E6ED9A9" w:rsidR="007C7C57" w:rsidRPr="002D16FF" w:rsidRDefault="00A90C3C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1CD6FFBE" w14:textId="2C92D729" w:rsidR="007C7C57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>19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July</w:t>
            </w:r>
          </w:p>
        </w:tc>
        <w:tc>
          <w:tcPr>
            <w:tcW w:w="1580" w:type="dxa"/>
            <w:shd w:val="clear" w:color="auto" w:fill="D6E3BC" w:themeFill="accent3" w:themeFillTint="66"/>
          </w:tcPr>
          <w:p w14:paraId="126C92D5" w14:textId="77777777" w:rsidR="007C7C57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Skills Day 3 </w:t>
            </w:r>
          </w:p>
          <w:p w14:paraId="7F1DCE99" w14:textId="3AABC939" w:rsidR="007C7C57" w:rsidRPr="002D16FF" w:rsidRDefault="007C7C57" w:rsidP="00575E9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81" w:type="dxa"/>
            <w:shd w:val="clear" w:color="auto" w:fill="D6E3BC" w:themeFill="accent3" w:themeFillTint="66"/>
          </w:tcPr>
          <w:p w14:paraId="358BB4BA" w14:textId="430A8785" w:rsidR="007C7C57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Global Leadership, Adaptive and Vertical Leadership (Part 2) </w:t>
            </w:r>
          </w:p>
        </w:tc>
        <w:tc>
          <w:tcPr>
            <w:tcW w:w="2368" w:type="dxa"/>
            <w:shd w:val="clear" w:color="auto" w:fill="D6E3BC" w:themeFill="accent3" w:themeFillTint="66"/>
          </w:tcPr>
          <w:p w14:paraId="548D57A9" w14:textId="67ABC4E6" w:rsidR="007C7C57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Nillumbik-  </w:t>
            </w: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Strathewen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Public Hall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  <w:p w14:paraId="4BA101D6" w14:textId="52CA4491" w:rsidR="007C7C57" w:rsidRPr="002D16FF" w:rsidRDefault="007C7C57" w:rsidP="6FBFAE8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92A20" w:rsidRPr="00A35BF6" w14:paraId="29ABB6EC" w14:textId="77777777" w:rsidTr="007F1D5B">
        <w:tc>
          <w:tcPr>
            <w:tcW w:w="993" w:type="dxa"/>
          </w:tcPr>
          <w:p w14:paraId="47BA8323" w14:textId="781B6438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945A5AA" w14:textId="54316900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>2</w:t>
            </w:r>
            <w:r w:rsidR="003F6D6E" w:rsidRPr="003F6D6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nd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August</w:t>
            </w:r>
          </w:p>
        </w:tc>
        <w:tc>
          <w:tcPr>
            <w:tcW w:w="1580" w:type="dxa"/>
          </w:tcPr>
          <w:p w14:paraId="5FF13D54" w14:textId="2A08220F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Healthy and sustainable communities  </w:t>
            </w:r>
          </w:p>
        </w:tc>
        <w:tc>
          <w:tcPr>
            <w:tcW w:w="3281" w:type="dxa"/>
          </w:tcPr>
          <w:p w14:paraId="44CA9FCC" w14:textId="1DC69E0F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Mental health, aboriginal health, consumer participation, sustainable communities, access for all</w:t>
            </w:r>
          </w:p>
        </w:tc>
        <w:tc>
          <w:tcPr>
            <w:tcW w:w="2368" w:type="dxa"/>
          </w:tcPr>
          <w:p w14:paraId="2C613E9C" w14:textId="35BB2EEA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Nillumbik – Eltham (</w:t>
            </w: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Edenvale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)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</w:tbl>
    <w:p w14:paraId="52A41B6C" w14:textId="7CBCD5D2" w:rsidR="003F6D6E" w:rsidRDefault="003F6D6E"/>
    <w:p w14:paraId="7363E673" w14:textId="5A8CD212" w:rsidR="003F6D6E" w:rsidRDefault="003F6D6E"/>
    <w:p w14:paraId="6763E5F6" w14:textId="7E79FE02" w:rsidR="003F6D6E" w:rsidRDefault="003F6D6E"/>
    <w:p w14:paraId="2912854B" w14:textId="46905DBF" w:rsidR="003F6D6E" w:rsidRDefault="003F6D6E"/>
    <w:p w14:paraId="2B693783" w14:textId="7E836F3B" w:rsidR="003F6D6E" w:rsidRDefault="003F6D6E"/>
    <w:p w14:paraId="0B562807" w14:textId="77777777" w:rsidR="003F6D6E" w:rsidRDefault="003F6D6E"/>
    <w:tbl>
      <w:tblPr>
        <w:tblStyle w:val="TableGrid"/>
        <w:tblW w:w="9781" w:type="dxa"/>
        <w:tblInd w:w="-601" w:type="dxa"/>
        <w:tblLook w:val="04A0" w:firstRow="1" w:lastRow="0" w:firstColumn="1" w:lastColumn="0" w:noHBand="0" w:noVBand="1"/>
      </w:tblPr>
      <w:tblGrid>
        <w:gridCol w:w="993"/>
        <w:gridCol w:w="1559"/>
        <w:gridCol w:w="1580"/>
        <w:gridCol w:w="3281"/>
        <w:gridCol w:w="2368"/>
      </w:tblGrid>
      <w:tr w:rsidR="003F6D6E" w:rsidRPr="00A35BF6" w14:paraId="1EFBBA29" w14:textId="77777777" w:rsidTr="003F6D6E">
        <w:tc>
          <w:tcPr>
            <w:tcW w:w="993" w:type="dxa"/>
            <w:shd w:val="clear" w:color="auto" w:fill="8DB3E2" w:themeFill="text2" w:themeFillTint="66"/>
          </w:tcPr>
          <w:p w14:paraId="4C0100E6" w14:textId="0FFF3DB1" w:rsidR="003F6D6E" w:rsidRPr="2C2C8C10" w:rsidRDefault="003F6D6E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lastRenderedPageBreak/>
              <w:t>Program Day No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14:paraId="5D8C4B19" w14:textId="31B52B51" w:rsidR="003F6D6E" w:rsidRPr="054872FE" w:rsidRDefault="003F6D6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Date</w:t>
            </w:r>
          </w:p>
        </w:tc>
        <w:tc>
          <w:tcPr>
            <w:tcW w:w="1580" w:type="dxa"/>
            <w:shd w:val="clear" w:color="auto" w:fill="8DB3E2" w:themeFill="text2" w:themeFillTint="66"/>
          </w:tcPr>
          <w:p w14:paraId="6A29EC39" w14:textId="628E7F24" w:rsidR="003F6D6E" w:rsidRPr="054872FE" w:rsidRDefault="003F6D6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Event/topic</w:t>
            </w:r>
          </w:p>
        </w:tc>
        <w:tc>
          <w:tcPr>
            <w:tcW w:w="3281" w:type="dxa"/>
            <w:shd w:val="clear" w:color="auto" w:fill="8DB3E2" w:themeFill="text2" w:themeFillTint="66"/>
          </w:tcPr>
          <w:p w14:paraId="6558475B" w14:textId="665AA919" w:rsidR="003F6D6E" w:rsidRPr="054872FE" w:rsidRDefault="003F6D6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Skills</w:t>
            </w:r>
          </w:p>
        </w:tc>
        <w:tc>
          <w:tcPr>
            <w:tcW w:w="2368" w:type="dxa"/>
            <w:shd w:val="clear" w:color="auto" w:fill="8DB3E2" w:themeFill="text2" w:themeFillTint="66"/>
          </w:tcPr>
          <w:p w14:paraId="06B6698B" w14:textId="6049200A" w:rsidR="003F6D6E" w:rsidRPr="2C2C8C10" w:rsidRDefault="003F6D6E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Location</w:t>
            </w:r>
          </w:p>
        </w:tc>
      </w:tr>
      <w:tr w:rsidR="00892A20" w:rsidRPr="00A35BF6" w14:paraId="27B51124" w14:textId="77777777" w:rsidTr="003F6D6E">
        <w:tc>
          <w:tcPr>
            <w:tcW w:w="993" w:type="dxa"/>
            <w:shd w:val="clear" w:color="auto" w:fill="D6E3BC" w:themeFill="accent3" w:themeFillTint="66"/>
          </w:tcPr>
          <w:p w14:paraId="3B9543D1" w14:textId="415F613E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685778B9" w14:textId="49390DC8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Friday 1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>6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August</w:t>
            </w:r>
          </w:p>
        </w:tc>
        <w:tc>
          <w:tcPr>
            <w:tcW w:w="1580" w:type="dxa"/>
            <w:shd w:val="clear" w:color="auto" w:fill="D6E3BC" w:themeFill="accent3" w:themeFillTint="66"/>
          </w:tcPr>
          <w:p w14:paraId="7EBF3C33" w14:textId="71E37475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Skills Day 4 </w:t>
            </w:r>
          </w:p>
        </w:tc>
        <w:tc>
          <w:tcPr>
            <w:tcW w:w="3281" w:type="dxa"/>
            <w:shd w:val="clear" w:color="auto" w:fill="D6E3BC" w:themeFill="accent3" w:themeFillTint="66"/>
          </w:tcPr>
          <w:p w14:paraId="33DEEB7F" w14:textId="5BF4B9BE" w:rsidR="00892A20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Understanding Government including grants</w:t>
            </w:r>
          </w:p>
          <w:p w14:paraId="2282FC85" w14:textId="77777777" w:rsidR="001E7373" w:rsidRDefault="001E7373" w:rsidP="000C1CD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9757F6B" w14:textId="0800D1F3" w:rsidR="001E7373" w:rsidRPr="002D16FF" w:rsidRDefault="001E7373" w:rsidP="000C1CD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8" w:type="dxa"/>
            <w:shd w:val="clear" w:color="auto" w:fill="D6E3BC" w:themeFill="accent3" w:themeFillTint="66"/>
          </w:tcPr>
          <w:p w14:paraId="7BA5EE54" w14:textId="6DF037ED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Yarra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Ranges – </w:t>
            </w: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Lilydale</w:t>
            </w:r>
            <w:proofErr w:type="spellEnd"/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02468A" w:rsidRPr="00A35BF6" w14:paraId="3DF7401E" w14:textId="77777777" w:rsidTr="003F6D6E">
        <w:tc>
          <w:tcPr>
            <w:tcW w:w="993" w:type="dxa"/>
            <w:shd w:val="clear" w:color="auto" w:fill="FFFFFF" w:themeFill="background1"/>
          </w:tcPr>
          <w:p w14:paraId="329AB751" w14:textId="5A19588D" w:rsidR="0002468A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14:paraId="747779B0" w14:textId="59A5FD96" w:rsidR="0002468A" w:rsidRPr="002D16FF" w:rsidRDefault="054872FE" w:rsidP="00616D6F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Friday 3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>0</w:t>
            </w:r>
            <w:r w:rsidR="005520A2" w:rsidRPr="005520A2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="005520A2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August</w:t>
            </w:r>
          </w:p>
        </w:tc>
        <w:tc>
          <w:tcPr>
            <w:tcW w:w="1580" w:type="dxa"/>
            <w:shd w:val="clear" w:color="auto" w:fill="FFFFFF" w:themeFill="background1"/>
          </w:tcPr>
          <w:p w14:paraId="268437EB" w14:textId="70984D6C" w:rsidR="0002468A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Diversity Immersion day</w:t>
            </w:r>
          </w:p>
        </w:tc>
        <w:tc>
          <w:tcPr>
            <w:tcW w:w="3281" w:type="dxa"/>
            <w:shd w:val="clear" w:color="auto" w:fill="FFFFFF" w:themeFill="background1"/>
          </w:tcPr>
          <w:p w14:paraId="003E99A9" w14:textId="21386083" w:rsidR="0002468A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Understanding diversity and inclusion, radicalization</w:t>
            </w:r>
          </w:p>
          <w:p w14:paraId="39620A43" w14:textId="1980E0D9" w:rsidR="001E7373" w:rsidRPr="002D16FF" w:rsidRDefault="001E7373" w:rsidP="00575E9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8" w:type="dxa"/>
            <w:shd w:val="clear" w:color="auto" w:fill="FFFFFF" w:themeFill="background1"/>
          </w:tcPr>
          <w:p w14:paraId="013088A8" w14:textId="2D52D082" w:rsidR="0002468A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Hume – Meadow Heights</w:t>
            </w:r>
            <w:r w:rsidR="003F6D6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892A20" w:rsidRPr="00A35BF6" w14:paraId="5B171703" w14:textId="77777777" w:rsidTr="003F6D6E">
        <w:trPr>
          <w:trHeight w:val="1572"/>
        </w:trPr>
        <w:tc>
          <w:tcPr>
            <w:tcW w:w="993" w:type="dxa"/>
            <w:shd w:val="clear" w:color="auto" w:fill="CCFFFF"/>
          </w:tcPr>
          <w:p w14:paraId="0910CC9F" w14:textId="216FD17B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CCFFFF"/>
          </w:tcPr>
          <w:p w14:paraId="6486AF86" w14:textId="73DDD5D1" w:rsidR="00892A20" w:rsidRPr="002D16FF" w:rsidRDefault="00981F6D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Monday 9</w:t>
            </w:r>
            <w:r w:rsidRPr="00981F6D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54872FE"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Tuesday 1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0</w:t>
            </w:r>
            <w:r w:rsidR="054872FE"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="054872FE"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, Wednesday 1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54872FE"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="054872FE"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September</w:t>
            </w:r>
          </w:p>
        </w:tc>
        <w:tc>
          <w:tcPr>
            <w:tcW w:w="1580" w:type="dxa"/>
            <w:shd w:val="clear" w:color="auto" w:fill="CCFFFF"/>
          </w:tcPr>
          <w:p w14:paraId="1E0897A0" w14:textId="354421C0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Melbourne Study Tour (with VRCLP, Opening Doors and Leadership Victoria)</w:t>
            </w:r>
          </w:p>
        </w:tc>
        <w:tc>
          <w:tcPr>
            <w:tcW w:w="3281" w:type="dxa"/>
            <w:shd w:val="clear" w:color="auto" w:fill="CCFFFF"/>
          </w:tcPr>
          <w:p w14:paraId="4AAD96D6" w14:textId="1B9F4D58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State government, social inclusion and justice, strategic partnerships, working better in your </w:t>
            </w: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organisation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, influence and engagement through storytelling</w:t>
            </w:r>
          </w:p>
        </w:tc>
        <w:tc>
          <w:tcPr>
            <w:tcW w:w="2368" w:type="dxa"/>
            <w:shd w:val="clear" w:color="auto" w:fill="CCFFFF"/>
          </w:tcPr>
          <w:p w14:paraId="0080750D" w14:textId="5210A3C1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Melbourne</w:t>
            </w:r>
          </w:p>
        </w:tc>
      </w:tr>
      <w:tr w:rsidR="00892A20" w:rsidRPr="00A35BF6" w14:paraId="7F0CE251" w14:textId="77777777" w:rsidTr="003F6D6E">
        <w:trPr>
          <w:trHeight w:val="60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FDABD23" w14:textId="55018179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596AE00" w14:textId="6DBD73AB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4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October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09DF804" w14:textId="24BF3F3F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Skills Day 5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A4E7C4F" w14:textId="08E5D060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Time management, self-care</w:t>
            </w:r>
          </w:p>
          <w:p w14:paraId="5AA31C8F" w14:textId="59E170C0" w:rsidR="00892A20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mindfulness, mentors, public speaking, media presentation</w:t>
            </w:r>
          </w:p>
          <w:p w14:paraId="674065E7" w14:textId="41E114FC" w:rsidR="00892A20" w:rsidRPr="002D16FF" w:rsidRDefault="00892A20" w:rsidP="6FBFAE8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C922E74" w14:textId="37D50E7D" w:rsidR="00892A20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Keon Park Children's Hub - </w:t>
            </w: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Darebin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(TBC)</w:t>
            </w:r>
          </w:p>
        </w:tc>
      </w:tr>
      <w:tr w:rsidR="002D16FF" w:rsidRPr="00A35BF6" w14:paraId="53017BDD" w14:textId="77777777" w:rsidTr="003F6D6E">
        <w:trPr>
          <w:trHeight w:val="1128"/>
        </w:trPr>
        <w:tc>
          <w:tcPr>
            <w:tcW w:w="993" w:type="dxa"/>
            <w:shd w:val="clear" w:color="auto" w:fill="CCFFFF"/>
          </w:tcPr>
          <w:p w14:paraId="1CC73B0B" w14:textId="2C0DAE43" w:rsidR="002D16FF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CCFFFF"/>
          </w:tcPr>
          <w:p w14:paraId="2230C9F9" w14:textId="62533D69" w:rsidR="002D16FF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Tuesday 1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, Wednesday 1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6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, Thursday 1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7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and Friday 1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8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October</w:t>
            </w:r>
          </w:p>
        </w:tc>
        <w:tc>
          <w:tcPr>
            <w:tcW w:w="1580" w:type="dxa"/>
            <w:shd w:val="clear" w:color="auto" w:fill="CCFFFF"/>
          </w:tcPr>
          <w:p w14:paraId="44C1190B" w14:textId="64F369B4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Canberra Study Tour</w:t>
            </w:r>
          </w:p>
        </w:tc>
        <w:tc>
          <w:tcPr>
            <w:tcW w:w="3281" w:type="dxa"/>
            <w:shd w:val="clear" w:color="auto" w:fill="CCFFFF"/>
          </w:tcPr>
          <w:p w14:paraId="3EEA8EB1" w14:textId="2E12447A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Political campaigning, working with politicians</w:t>
            </w:r>
          </w:p>
        </w:tc>
        <w:tc>
          <w:tcPr>
            <w:tcW w:w="2368" w:type="dxa"/>
            <w:shd w:val="clear" w:color="auto" w:fill="CCFFFF"/>
          </w:tcPr>
          <w:p w14:paraId="4770F205" w14:textId="20FF5AD4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Canberra</w:t>
            </w:r>
          </w:p>
        </w:tc>
      </w:tr>
      <w:tr w:rsidR="002D16FF" w:rsidRPr="00A35BF6" w14:paraId="05ADC22B" w14:textId="77777777" w:rsidTr="003F6D6E">
        <w:trPr>
          <w:trHeight w:val="804"/>
        </w:trPr>
        <w:tc>
          <w:tcPr>
            <w:tcW w:w="993" w:type="dxa"/>
            <w:tcBorders>
              <w:bottom w:val="single" w:sz="4" w:space="0" w:color="auto"/>
            </w:tcBorders>
          </w:tcPr>
          <w:p w14:paraId="14DDDAAE" w14:textId="55B31EF5" w:rsidR="002D16FF" w:rsidRPr="002D16FF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1B12D7" w14:textId="6B6821DB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Friday 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1st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November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0FAE7C7A" w14:textId="326282D0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On the Edge- Live able communities in the interface</w:t>
            </w:r>
          </w:p>
        </w:tc>
        <w:tc>
          <w:tcPr>
            <w:tcW w:w="3281" w:type="dxa"/>
            <w:tcBorders>
              <w:bottom w:val="single" w:sz="4" w:space="0" w:color="auto"/>
            </w:tcBorders>
          </w:tcPr>
          <w:p w14:paraId="33EA1AE7" w14:textId="204616FF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Working with volunteers</w:t>
            </w:r>
          </w:p>
        </w:tc>
        <w:tc>
          <w:tcPr>
            <w:tcW w:w="2368" w:type="dxa"/>
            <w:tcBorders>
              <w:bottom w:val="single" w:sz="4" w:space="0" w:color="auto"/>
            </w:tcBorders>
          </w:tcPr>
          <w:p w14:paraId="3716EDCE" w14:textId="5E843F73" w:rsidR="002D16FF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North Epping – Creeds Farm Living and Learning Centre 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(TBC)</w:t>
            </w:r>
          </w:p>
        </w:tc>
      </w:tr>
      <w:tr w:rsidR="000C6522" w:rsidRPr="00A35BF6" w14:paraId="6170C089" w14:textId="77777777" w:rsidTr="003F6D6E">
        <w:trPr>
          <w:trHeight w:val="80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DF4B1A8" w14:textId="7E86AF12" w:rsidR="000C6522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7F50379E" w14:textId="1F20333E" w:rsidR="000C6522" w:rsidRPr="002D16FF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Friday 1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5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, Saturday 1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6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November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372B471" w14:textId="18BF8EB2" w:rsidR="000C6522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Closing Conference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22811943" w14:textId="1E58AA58" w:rsidR="000C6522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Bringing it all together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DB2DA62" w14:textId="06F12D3B" w:rsidR="000C6522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Lower Plenty – Amberley 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(TBC)</w:t>
            </w:r>
          </w:p>
        </w:tc>
      </w:tr>
      <w:tr w:rsidR="00F7295A" w:rsidRPr="00A35BF6" w14:paraId="26F2135A" w14:textId="77777777" w:rsidTr="003F6D6E">
        <w:trPr>
          <w:trHeight w:val="804"/>
        </w:trPr>
        <w:tc>
          <w:tcPr>
            <w:tcW w:w="993" w:type="dxa"/>
            <w:shd w:val="clear" w:color="auto" w:fill="auto"/>
          </w:tcPr>
          <w:p w14:paraId="6C438168" w14:textId="19CE77B5" w:rsidR="00F7295A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00A90C3C">
              <w:rPr>
                <w:rFonts w:asciiTheme="majorHAnsi" w:eastAsiaTheme="majorEastAsia" w:hAnsiTheme="majorHAnsi" w:cstheme="majorBidi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74C86A97" w14:textId="3BC0548A" w:rsidR="00F7295A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Thursday 2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8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  <w:vertAlign w:val="superscript"/>
              </w:rPr>
              <w:t>th</w:t>
            </w: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November </w:t>
            </w:r>
          </w:p>
        </w:tc>
        <w:tc>
          <w:tcPr>
            <w:tcW w:w="1580" w:type="dxa"/>
            <w:shd w:val="clear" w:color="auto" w:fill="auto"/>
          </w:tcPr>
          <w:p w14:paraId="47AE0DC7" w14:textId="297D475E" w:rsidR="00F7295A" w:rsidRDefault="054872FE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54872FE">
              <w:rPr>
                <w:rFonts w:asciiTheme="majorHAnsi" w:eastAsiaTheme="majorEastAsia" w:hAnsiTheme="majorHAnsi" w:cstheme="majorBidi"/>
                <w:sz w:val="20"/>
                <w:szCs w:val="20"/>
              </w:rPr>
              <w:t>Graduation</w:t>
            </w:r>
          </w:p>
        </w:tc>
        <w:tc>
          <w:tcPr>
            <w:tcW w:w="3281" w:type="dxa"/>
            <w:shd w:val="clear" w:color="auto" w:fill="auto"/>
          </w:tcPr>
          <w:p w14:paraId="7B536CEC" w14:textId="77777777" w:rsidR="00F7295A" w:rsidRDefault="00F7295A" w:rsidP="00575E9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8" w:type="dxa"/>
            <w:shd w:val="clear" w:color="auto" w:fill="auto"/>
          </w:tcPr>
          <w:p w14:paraId="39850B01" w14:textId="14CE4A3A" w:rsidR="00F7295A" w:rsidRDefault="2C2C8C10" w:rsidP="2C2C8C10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proofErr w:type="spellStart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>Murrindindi</w:t>
            </w:r>
            <w:proofErr w:type="spellEnd"/>
            <w:r w:rsidRPr="2C2C8C10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 </w:t>
            </w:r>
            <w:r w:rsidR="00183CC9">
              <w:rPr>
                <w:rFonts w:asciiTheme="majorHAnsi" w:eastAsiaTheme="majorEastAsia" w:hAnsiTheme="majorHAnsi" w:cstheme="majorBidi"/>
                <w:sz w:val="20"/>
                <w:szCs w:val="20"/>
              </w:rPr>
              <w:t>(TBC)</w:t>
            </w:r>
          </w:p>
          <w:p w14:paraId="4A868D93" w14:textId="64507D9D" w:rsidR="00F7295A" w:rsidRDefault="00F7295A" w:rsidP="054872F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</w:tr>
    </w:tbl>
    <w:p w14:paraId="066DFFFC" w14:textId="19766B62" w:rsidR="00892A20" w:rsidRDefault="00892A20" w:rsidP="00892A20">
      <w:pPr>
        <w:rPr>
          <w:rFonts w:asciiTheme="majorHAnsi" w:hAnsiTheme="majorHAnsi"/>
          <w:sz w:val="22"/>
          <w:szCs w:val="22"/>
        </w:rPr>
      </w:pPr>
    </w:p>
    <w:p w14:paraId="6F024D77" w14:textId="4662B748" w:rsidR="00892A20" w:rsidRDefault="00892A20" w:rsidP="00892A20">
      <w:pPr>
        <w:tabs>
          <w:tab w:val="left" w:pos="360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14:paraId="72FEAAA4" w14:textId="63CA0279" w:rsidR="00E35BBA" w:rsidRDefault="00E35BBA" w:rsidP="00892A20">
      <w:pPr>
        <w:tabs>
          <w:tab w:val="left" w:pos="3600"/>
        </w:tabs>
        <w:rPr>
          <w:rFonts w:asciiTheme="majorHAnsi" w:hAnsiTheme="majorHAnsi"/>
          <w:sz w:val="22"/>
          <w:szCs w:val="22"/>
        </w:rPr>
      </w:pPr>
    </w:p>
    <w:p w14:paraId="6F674C04" w14:textId="7DD1432E" w:rsidR="001F2ECC" w:rsidRPr="001C757E" w:rsidRDefault="001F2ECC" w:rsidP="001C757E">
      <w:pPr>
        <w:textAlignment w:val="baseline"/>
        <w:rPr>
          <w:rFonts w:ascii="Segoe UI" w:eastAsia="Times New Roman" w:hAnsi="Segoe UI" w:cs="Segoe UI"/>
          <w:sz w:val="18"/>
          <w:szCs w:val="18"/>
          <w:lang w:val="en-AU" w:eastAsia="en-AU"/>
        </w:rPr>
      </w:pPr>
    </w:p>
    <w:sectPr w:rsidR="001F2ECC" w:rsidRPr="001C757E" w:rsidSect="001E653B">
      <w:headerReference w:type="even" r:id="rId8"/>
      <w:headerReference w:type="default" r:id="rId9"/>
      <w:pgSz w:w="11900" w:h="16840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1A4C6" w14:textId="77777777" w:rsidR="00A156B6" w:rsidRDefault="00A156B6" w:rsidP="00A35BF6">
      <w:r>
        <w:separator/>
      </w:r>
    </w:p>
  </w:endnote>
  <w:endnote w:type="continuationSeparator" w:id="0">
    <w:p w14:paraId="48FB779E" w14:textId="77777777" w:rsidR="00A156B6" w:rsidRDefault="00A156B6" w:rsidP="00A3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0100E" w14:textId="77777777" w:rsidR="00A156B6" w:rsidRDefault="00A156B6" w:rsidP="00A35BF6">
      <w:r>
        <w:separator/>
      </w:r>
    </w:p>
  </w:footnote>
  <w:footnote w:type="continuationSeparator" w:id="0">
    <w:p w14:paraId="440259A8" w14:textId="77777777" w:rsidR="00A156B6" w:rsidRDefault="00A156B6" w:rsidP="00A35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6E754" w14:textId="4CB2248F" w:rsidR="000C6522" w:rsidRDefault="000C6522" w:rsidP="00160FEC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6D6F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79EB13" w14:textId="23EBF975" w:rsidR="000C6522" w:rsidRDefault="000C6522" w:rsidP="00160FEC">
    <w:pPr>
      <w:pStyle w:val="Header"/>
      <w:framePr w:wrap="around" w:vAnchor="text" w:hAnchor="page" w:x="10621" w:y="-167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6D6F">
      <w:rPr>
        <w:rStyle w:val="PageNumber"/>
        <w:noProof/>
      </w:rPr>
      <w:t>2</w:t>
    </w:r>
    <w:r>
      <w:rPr>
        <w:rStyle w:val="PageNumber"/>
      </w:rPr>
      <w:fldChar w:fldCharType="end"/>
    </w:r>
  </w:p>
  <w:p w14:paraId="29F7A2BF" w14:textId="77777777" w:rsidR="000C6522" w:rsidRPr="00160FEC" w:rsidRDefault="000C6522" w:rsidP="000967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B362F" w14:textId="5917C3B2" w:rsidR="00AE0224" w:rsidRPr="00AE0224" w:rsidRDefault="00AE0224">
    <w:pPr>
      <w:pStyle w:val="Header"/>
      <w:rPr>
        <w:rFonts w:asciiTheme="majorHAnsi" w:hAnsiTheme="majorHAnsi" w:cstheme="majorHAnsi"/>
      </w:rPr>
    </w:pPr>
    <w:r>
      <w:rPr>
        <w:noProof/>
        <w:lang w:val="en-AU" w:eastAsia="en-AU"/>
      </w:rPr>
      <w:drawing>
        <wp:inline distT="0" distB="0" distL="0" distR="0" wp14:anchorId="028B0E1C" wp14:editId="3396EECB">
          <wp:extent cx="893376" cy="666674"/>
          <wp:effectExtent l="0" t="0" r="254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198" cy="672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 w:cstheme="majorHAnsi"/>
      </w:rPr>
      <w:t xml:space="preserve"> </w:t>
    </w:r>
    <w:r w:rsidR="000967E4">
      <w:rPr>
        <w:rFonts w:asciiTheme="majorHAnsi" w:hAnsiTheme="majorHAnsi" w:cstheme="majorHAnsi"/>
      </w:rPr>
      <w:t xml:space="preserve">                                            </w:t>
    </w:r>
    <w:r w:rsidRPr="00AE0224">
      <w:rPr>
        <w:rFonts w:asciiTheme="majorHAnsi" w:hAnsiTheme="majorHAnsi" w:cstheme="majorHAnsi"/>
        <w:color w:val="365F91" w:themeColor="accent1" w:themeShade="BF"/>
        <w:sz w:val="32"/>
        <w:szCs w:val="32"/>
      </w:rPr>
      <w:t>RRCLP 2019 Program (Draft)</w:t>
    </w:r>
  </w:p>
  <w:p w14:paraId="1F84B65A" w14:textId="77777777" w:rsidR="000C6522" w:rsidRDefault="000C65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111B0"/>
    <w:multiLevelType w:val="multilevel"/>
    <w:tmpl w:val="A3A2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893F39"/>
    <w:multiLevelType w:val="multilevel"/>
    <w:tmpl w:val="63AE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1A505F"/>
    <w:multiLevelType w:val="hybridMultilevel"/>
    <w:tmpl w:val="090A2D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9660C"/>
    <w:multiLevelType w:val="hybridMultilevel"/>
    <w:tmpl w:val="657CBC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63F0B"/>
    <w:multiLevelType w:val="multilevel"/>
    <w:tmpl w:val="A036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F601E4"/>
    <w:multiLevelType w:val="multilevel"/>
    <w:tmpl w:val="64D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72364F"/>
    <w:multiLevelType w:val="multilevel"/>
    <w:tmpl w:val="64E88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681865"/>
    <w:multiLevelType w:val="hybridMultilevel"/>
    <w:tmpl w:val="01D6A8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551779"/>
    <w:multiLevelType w:val="hybridMultilevel"/>
    <w:tmpl w:val="7E82B5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trackRevisio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F6"/>
    <w:rsid w:val="0002468A"/>
    <w:rsid w:val="000377B1"/>
    <w:rsid w:val="0007234C"/>
    <w:rsid w:val="0009445B"/>
    <w:rsid w:val="000967E4"/>
    <w:rsid w:val="000C1CD9"/>
    <w:rsid w:val="000C6522"/>
    <w:rsid w:val="000D1E43"/>
    <w:rsid w:val="000D498D"/>
    <w:rsid w:val="000D6B5D"/>
    <w:rsid w:val="000E6AA9"/>
    <w:rsid w:val="00110A33"/>
    <w:rsid w:val="0012514F"/>
    <w:rsid w:val="00133FED"/>
    <w:rsid w:val="00156104"/>
    <w:rsid w:val="00160FEC"/>
    <w:rsid w:val="00181D35"/>
    <w:rsid w:val="00183CC9"/>
    <w:rsid w:val="001C757E"/>
    <w:rsid w:val="001E653B"/>
    <w:rsid w:val="001E7373"/>
    <w:rsid w:val="001F2ECC"/>
    <w:rsid w:val="00270D93"/>
    <w:rsid w:val="0027194D"/>
    <w:rsid w:val="002A24D1"/>
    <w:rsid w:val="002B126E"/>
    <w:rsid w:val="002B6DC0"/>
    <w:rsid w:val="002C6D27"/>
    <w:rsid w:val="002D16FF"/>
    <w:rsid w:val="002F1069"/>
    <w:rsid w:val="003048EB"/>
    <w:rsid w:val="00323F4B"/>
    <w:rsid w:val="0037217F"/>
    <w:rsid w:val="003C6A9B"/>
    <w:rsid w:val="003E2003"/>
    <w:rsid w:val="003F6D6E"/>
    <w:rsid w:val="005215CA"/>
    <w:rsid w:val="005520A2"/>
    <w:rsid w:val="00567040"/>
    <w:rsid w:val="00575E9A"/>
    <w:rsid w:val="005D6BB4"/>
    <w:rsid w:val="00616D6F"/>
    <w:rsid w:val="00645679"/>
    <w:rsid w:val="00667F5C"/>
    <w:rsid w:val="006F7BE6"/>
    <w:rsid w:val="007A6D0B"/>
    <w:rsid w:val="007C7C57"/>
    <w:rsid w:val="007F1D5B"/>
    <w:rsid w:val="00892A20"/>
    <w:rsid w:val="00894F0E"/>
    <w:rsid w:val="009028F3"/>
    <w:rsid w:val="00937A2E"/>
    <w:rsid w:val="00940091"/>
    <w:rsid w:val="00981F6D"/>
    <w:rsid w:val="009833E3"/>
    <w:rsid w:val="009939E5"/>
    <w:rsid w:val="009C2C16"/>
    <w:rsid w:val="009C60D2"/>
    <w:rsid w:val="00A01DC4"/>
    <w:rsid w:val="00A156B6"/>
    <w:rsid w:val="00A35BF6"/>
    <w:rsid w:val="00A80488"/>
    <w:rsid w:val="00A90C3C"/>
    <w:rsid w:val="00AD0ABC"/>
    <w:rsid w:val="00AE0224"/>
    <w:rsid w:val="00B26E5A"/>
    <w:rsid w:val="00B50CB7"/>
    <w:rsid w:val="00BD0D1D"/>
    <w:rsid w:val="00C000B1"/>
    <w:rsid w:val="00C364AC"/>
    <w:rsid w:val="00C46DE4"/>
    <w:rsid w:val="00C50A94"/>
    <w:rsid w:val="00D04E9C"/>
    <w:rsid w:val="00DD1B54"/>
    <w:rsid w:val="00E35BBA"/>
    <w:rsid w:val="00E6536A"/>
    <w:rsid w:val="00EC2EA3"/>
    <w:rsid w:val="00ED1C51"/>
    <w:rsid w:val="00F4588D"/>
    <w:rsid w:val="00F530E9"/>
    <w:rsid w:val="00F53B9B"/>
    <w:rsid w:val="00F552A5"/>
    <w:rsid w:val="00F7295A"/>
    <w:rsid w:val="00F90825"/>
    <w:rsid w:val="00FC3EC2"/>
    <w:rsid w:val="04AC3F16"/>
    <w:rsid w:val="054872FE"/>
    <w:rsid w:val="086ECEEB"/>
    <w:rsid w:val="0C26E20C"/>
    <w:rsid w:val="2C2C8C10"/>
    <w:rsid w:val="6633774A"/>
    <w:rsid w:val="6FBFA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881D12"/>
  <w14:defaultImageDpi w14:val="330"/>
  <w15:docId w15:val="{CEE888A1-E1C6-4E5B-A7F1-31238A3F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5B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BF6"/>
  </w:style>
  <w:style w:type="paragraph" w:styleId="Footer">
    <w:name w:val="footer"/>
    <w:basedOn w:val="Normal"/>
    <w:link w:val="FooterChar"/>
    <w:uiPriority w:val="99"/>
    <w:unhideWhenUsed/>
    <w:rsid w:val="00A35B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BF6"/>
  </w:style>
  <w:style w:type="table" w:styleId="TableGrid">
    <w:name w:val="Table Grid"/>
    <w:basedOn w:val="TableNormal"/>
    <w:uiPriority w:val="59"/>
    <w:rsid w:val="00A35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60FEC"/>
  </w:style>
  <w:style w:type="paragraph" w:styleId="BalloonText">
    <w:name w:val="Balloon Text"/>
    <w:basedOn w:val="Normal"/>
    <w:link w:val="BalloonTextChar"/>
    <w:uiPriority w:val="99"/>
    <w:semiHidden/>
    <w:unhideWhenUsed/>
    <w:rsid w:val="001F2E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EC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1F2EC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normaltextrun">
    <w:name w:val="normaltextrun"/>
    <w:basedOn w:val="DefaultParagraphFont"/>
    <w:rsid w:val="001F2ECC"/>
  </w:style>
  <w:style w:type="character" w:customStyle="1" w:styleId="eop">
    <w:name w:val="eop"/>
    <w:basedOn w:val="DefaultParagraphFont"/>
    <w:rsid w:val="001F2ECC"/>
  </w:style>
  <w:style w:type="character" w:customStyle="1" w:styleId="contextualspellingandgrammarerror">
    <w:name w:val="contextualspellingandgrammarerror"/>
    <w:basedOn w:val="DefaultParagraphFont"/>
    <w:rsid w:val="001F2ECC"/>
  </w:style>
  <w:style w:type="paragraph" w:styleId="ListParagraph">
    <w:name w:val="List Paragraph"/>
    <w:basedOn w:val="Normal"/>
    <w:uiPriority w:val="34"/>
    <w:qFormat/>
    <w:rsid w:val="00E35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6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70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93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8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9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1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A81BB0-BC94-413D-B46D-8B55B625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Linton</dc:creator>
  <cp:lastModifiedBy>Lisa Linton</cp:lastModifiedBy>
  <cp:revision>5</cp:revision>
  <cp:lastPrinted>2018-01-21T12:43:00Z</cp:lastPrinted>
  <dcterms:created xsi:type="dcterms:W3CDTF">2018-11-23T06:32:00Z</dcterms:created>
  <dcterms:modified xsi:type="dcterms:W3CDTF">2019-01-23T03:16:00Z</dcterms:modified>
</cp:coreProperties>
</file>